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39" w:rsidRDefault="00607339" w:rsidP="00FF1BF4">
      <w:pPr>
        <w:rPr>
          <w:rFonts w:ascii="Arial" w:hAnsi="Arial" w:cs="Arial"/>
          <w:b/>
        </w:rPr>
      </w:pPr>
      <w:r w:rsidRPr="00967E8E">
        <w:rPr>
          <w:rFonts w:ascii="Arial" w:hAnsi="Arial" w:cs="Arial"/>
          <w:b/>
        </w:rPr>
        <w:t xml:space="preserve">Checklist of Interview Questions for </w:t>
      </w:r>
      <w:r>
        <w:rPr>
          <w:rFonts w:ascii="Arial" w:hAnsi="Arial" w:cs="Arial"/>
          <w:b/>
        </w:rPr>
        <w:t>Woreda Experts</w:t>
      </w:r>
      <w:r w:rsidR="008664BB">
        <w:rPr>
          <w:rFonts w:ascii="Arial" w:hAnsi="Arial" w:cs="Arial"/>
          <w:b/>
        </w:rPr>
        <w:t xml:space="preserve"> / Admistrators</w:t>
      </w:r>
    </w:p>
    <w:p w:rsidR="00607339" w:rsidRDefault="00FF1BF4" w:rsidP="008664BB">
      <w:pPr>
        <w:rPr>
          <w:rFonts w:ascii="Arial" w:hAnsi="Arial" w:cs="Arial"/>
          <w:sz w:val="20"/>
        </w:rPr>
      </w:pPr>
      <w:r w:rsidRPr="00FF1BF4">
        <w:rPr>
          <w:rFonts w:ascii="Arial" w:hAnsi="Arial" w:cs="Arial"/>
          <w:sz w:val="20"/>
        </w:rPr>
        <w:t>First need</w:t>
      </w:r>
      <w:r>
        <w:rPr>
          <w:rFonts w:ascii="Arial" w:hAnsi="Arial" w:cs="Arial"/>
          <w:sz w:val="20"/>
        </w:rPr>
        <w:t xml:space="preserve"> to identify</w:t>
      </w:r>
      <w:r w:rsidR="0038171E">
        <w:rPr>
          <w:rFonts w:ascii="Arial" w:hAnsi="Arial" w:cs="Arial"/>
          <w:sz w:val="20"/>
        </w:rPr>
        <w:t xml:space="preserve"> and</w:t>
      </w:r>
      <w:r>
        <w:rPr>
          <w:rFonts w:ascii="Arial" w:hAnsi="Arial" w:cs="Arial"/>
          <w:sz w:val="20"/>
        </w:rPr>
        <w:t xml:space="preserve"> list the relevant </w:t>
      </w:r>
      <w:r w:rsidR="00C14F97">
        <w:rPr>
          <w:rFonts w:ascii="Arial" w:hAnsi="Arial" w:cs="Arial"/>
          <w:sz w:val="20"/>
        </w:rPr>
        <w:t xml:space="preserve">woreda experts from the </w:t>
      </w:r>
      <w:r w:rsidR="00C14F97" w:rsidRPr="00C605B6">
        <w:rPr>
          <w:rFonts w:ascii="Arial" w:hAnsi="Arial" w:cs="Arial"/>
          <w:b/>
          <w:sz w:val="20"/>
        </w:rPr>
        <w:t>Office of Agriculture and Rural Development</w:t>
      </w:r>
      <w:r w:rsidR="00C14F97">
        <w:rPr>
          <w:rFonts w:ascii="Arial" w:hAnsi="Arial" w:cs="Arial"/>
          <w:sz w:val="20"/>
        </w:rPr>
        <w:t xml:space="preserve">. This may include experts on </w:t>
      </w:r>
      <w:r w:rsidRPr="00C14F97">
        <w:rPr>
          <w:rFonts w:ascii="Arial" w:hAnsi="Arial" w:cs="Arial"/>
          <w:sz w:val="20"/>
        </w:rPr>
        <w:t xml:space="preserve">Crops, Livestock, Cooperative Promotion, Natural Resource Management, Water, Forestry, </w:t>
      </w:r>
      <w:r w:rsidR="00C14F97">
        <w:rPr>
          <w:rFonts w:ascii="Arial" w:hAnsi="Arial" w:cs="Arial"/>
          <w:sz w:val="20"/>
        </w:rPr>
        <w:t>and others. Other relevant experts may be identified in other offices, e.g. Water Resources</w:t>
      </w:r>
      <w:r w:rsidR="00B95287">
        <w:rPr>
          <w:rFonts w:ascii="Arial" w:hAnsi="Arial" w:cs="Arial"/>
          <w:sz w:val="20"/>
        </w:rPr>
        <w:t>, Environmental Protection, Land Use and Administration (EPLAUA), W</w:t>
      </w:r>
      <w:r w:rsidR="008664BB">
        <w:rPr>
          <w:rFonts w:ascii="Arial" w:hAnsi="Arial" w:cs="Arial"/>
          <w:sz w:val="20"/>
        </w:rPr>
        <w:t>o</w:t>
      </w:r>
      <w:r w:rsidR="00B95287">
        <w:rPr>
          <w:rFonts w:ascii="Arial" w:hAnsi="Arial" w:cs="Arial"/>
          <w:sz w:val="20"/>
        </w:rPr>
        <w:t>reda administrators, etc</w:t>
      </w:r>
      <w:r w:rsidR="00C14F97">
        <w:rPr>
          <w:rFonts w:ascii="Arial" w:hAnsi="Arial" w:cs="Arial"/>
          <w:sz w:val="20"/>
        </w:rPr>
        <w:t xml:space="preserve">. </w:t>
      </w: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8788"/>
      </w:tblGrid>
      <w:tr w:rsidR="00257DA4" w:rsidRPr="00D40469" w:rsidTr="00BB23E2">
        <w:trPr>
          <w:trHeight w:val="1778"/>
        </w:trPr>
        <w:tc>
          <w:tcPr>
            <w:tcW w:w="9498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First introduce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yourself and the research according to the suggested text given.</w:t>
            </w: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Then introduce 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what we mean by rainwater management: </w:t>
            </w: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Implementation of soil water conservation and rainwater harvesting measures - e.g. terracing, mulching, rainwater ponds, recharge structure</w:t>
            </w: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Agricultural management practices which aim to increase production while improving natural resource protection (e.g. reducing erosion, improving soil fertility) – e.g. contour ploughing, crop rotation, livestock grazing patterns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, agro-forestry</w:t>
            </w:r>
          </w:p>
          <w:p w:rsidR="00257DA4" w:rsidRPr="00D40469" w:rsidRDefault="00257DA4" w:rsidP="00B9528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Land use strategies including watershed management, e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closures, afforestation.</w:t>
            </w:r>
          </w:p>
        </w:tc>
      </w:tr>
      <w:tr w:rsidR="00257DA4" w:rsidRPr="00D40469" w:rsidTr="00BB23E2">
        <w:tc>
          <w:tcPr>
            <w:tcW w:w="9498" w:type="dxa"/>
            <w:gridSpan w:val="2"/>
            <w:shd w:val="clear" w:color="auto" w:fill="BFBFBF"/>
          </w:tcPr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PLANNING of rainwater management interventions</w:t>
            </w:r>
          </w:p>
        </w:tc>
      </w:tr>
      <w:tr w:rsidR="00257DA4" w:rsidRPr="00D40469" w:rsidTr="00BB23E2">
        <w:trPr>
          <w:trHeight w:val="104"/>
        </w:trPr>
        <w:tc>
          <w:tcPr>
            <w:tcW w:w="710" w:type="dxa"/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What is your role in planning, at kebele/woreda/watershed level of: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Land use? (e.g.  determining which areas should be used for crops, grazing, afforestation, area closures and settlements)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Soil water conservation and rainwater harvesting structures?</w:t>
            </w: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New infrastructure e.g. irrigation schemes?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2514"/>
        </w:trPr>
        <w:tc>
          <w:tcPr>
            <w:tcW w:w="710" w:type="dxa"/>
            <w:tcBorders>
              <w:bottom w:val="single" w:sz="4" w:space="0" w:color="000000"/>
            </w:tcBorders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When it comes to natural resource management, how much say do woreda experts have over: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Technology choice?</w:t>
            </w: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5D0D7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Approach (i.e. who pays and implements)?</w:t>
            </w: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5D0D7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The location of interventions?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The selection of beneficiaries?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529"/>
        </w:trPr>
        <w:tc>
          <w:tcPr>
            <w:tcW w:w="710" w:type="dxa"/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Please describe the planning process: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How is planning done?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Who else is involved and what are their roles? (from government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(both sector ministries and administrations and from federal, regional, zonal, woreda, kebele levels)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and non-government)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60733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What information is used to draw up plans?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8664B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Are there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quotas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from higher levels that have to be considered in planning?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If so, what are they?</w:t>
            </w:r>
          </w:p>
          <w:p w:rsidR="00257DA4" w:rsidRDefault="00257DA4" w:rsidP="008664BB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8664B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8664B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8664B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8664B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8664B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If so, are you consulted or do you have a chance to influence the quotas for your woreda? How?</w:t>
            </w:r>
          </w:p>
          <w:p w:rsidR="00257DA4" w:rsidRDefault="00257DA4" w:rsidP="004539E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4539E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4539E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4539E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4539E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2F22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If so, what criteria do you use to distribute the quota among kebeles in the woreda?</w:t>
            </w:r>
          </w:p>
          <w:p w:rsidR="00257DA4" w:rsidRDefault="00257DA4" w:rsidP="002F2276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2F2276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2F2276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2F2276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2F2276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2F2276" w:rsidRDefault="00257DA4" w:rsidP="002F22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Who ultimately sets the quotas and plans?</w:t>
            </w: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2756"/>
        </w:trPr>
        <w:tc>
          <w:tcPr>
            <w:tcW w:w="710" w:type="dxa"/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Are plans discussed with other experts </w:t>
            </w:r>
            <w:r w:rsidRPr="008664B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within your sector office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Yes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Which ones? 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List. </w:t>
            </w: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D40469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Default="00257DA4" w:rsidP="00C605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Please rate the level of coordination </w:t>
            </w:r>
            <w:r w:rsidRPr="008664B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within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your sector office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from 1 – 5 </w:t>
            </w:r>
          </w:p>
          <w:p w:rsidR="00257DA4" w:rsidRPr="00D40469" w:rsidRDefault="00257DA4" w:rsidP="00A77B1B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 no coordination, 5 = very regular coordination)</w:t>
            </w:r>
          </w:p>
        </w:tc>
      </w:tr>
      <w:tr w:rsidR="00257DA4" w:rsidRPr="00D40469" w:rsidTr="00BB23E2">
        <w:trPr>
          <w:trHeight w:val="1920"/>
        </w:trPr>
        <w:tc>
          <w:tcPr>
            <w:tcW w:w="710" w:type="dxa"/>
          </w:tcPr>
          <w:p w:rsidR="00257DA4" w:rsidRPr="00D40469" w:rsidRDefault="00A77B1B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, please describe the process and tell us how well you feel it works.</w:t>
            </w:r>
          </w:p>
          <w:p w:rsidR="00257DA4" w:rsidRPr="00D40469" w:rsidRDefault="00257DA4" w:rsidP="00CE3F1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, why not?</w:t>
            </w: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311"/>
        </w:trPr>
        <w:tc>
          <w:tcPr>
            <w:tcW w:w="710" w:type="dxa"/>
          </w:tcPr>
          <w:p w:rsidR="00257DA4" w:rsidRPr="00D40469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Are plans discussed </w:t>
            </w:r>
            <w:r w:rsidRPr="008833DE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with other</w:t>
            </w:r>
            <w:r w:rsidRPr="008664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actors? (including other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sector offices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and non-government actors)</w:t>
            </w: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Yes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8664BB" w:rsidRDefault="00257DA4" w:rsidP="00CE3F1A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Which other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actors?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List.</w:t>
            </w: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Default="00257DA4" w:rsidP="008664B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Please rate the level of coordination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with other actors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from 1 – 5 </w:t>
            </w:r>
          </w:p>
          <w:p w:rsidR="00257DA4" w:rsidRPr="00D40469" w:rsidRDefault="00257DA4" w:rsidP="00CE3F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(1 = no coordination, 5 = very regular coordination)</w:t>
            </w:r>
          </w:p>
        </w:tc>
      </w:tr>
      <w:tr w:rsidR="00257DA4" w:rsidRPr="00D40469" w:rsidTr="00BB23E2">
        <w:trPr>
          <w:trHeight w:val="311"/>
        </w:trPr>
        <w:tc>
          <w:tcPr>
            <w:tcW w:w="710" w:type="dxa"/>
          </w:tcPr>
          <w:p w:rsidR="00257DA4" w:rsidRPr="00D40469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, please describe the process and tell us how well you feel it works.</w:t>
            </w:r>
          </w:p>
          <w:p w:rsidR="00257DA4" w:rsidRPr="00D40469" w:rsidRDefault="00257DA4" w:rsidP="00CE3F1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, why not?</w:t>
            </w:r>
          </w:p>
          <w:p w:rsidR="00257DA4" w:rsidRPr="00D40469" w:rsidRDefault="00257DA4" w:rsidP="00CE3F1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CE3F1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311"/>
        </w:trPr>
        <w:tc>
          <w:tcPr>
            <w:tcW w:w="710" w:type="dxa"/>
          </w:tcPr>
          <w:p w:rsidR="00257DA4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 RWM coordinated at watershed level (between kebeles or woredas)? </w:t>
            </w:r>
          </w:p>
          <w:p w:rsidR="00257DA4" w:rsidRDefault="00257DA4" w:rsidP="00B261B5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B261B5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61B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</w:t>
            </w:r>
            <w:r w:rsidRPr="00B261B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257DA4" w:rsidRDefault="00257DA4" w:rsidP="00B261B5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B261B5" w:rsidRDefault="00257DA4" w:rsidP="00B261B5">
            <w:pPr>
              <w:pStyle w:val="ListParagraph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  <w:p w:rsidR="00257DA4" w:rsidRDefault="00257DA4" w:rsidP="00B261B5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B261B5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B261B5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B261B5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how? If </w:t>
            </w:r>
            <w:r w:rsidRPr="00B261B5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95409D">
              <w:rPr>
                <w:rFonts w:ascii="Arial" w:hAnsi="Arial" w:cs="Arial"/>
                <w:color w:val="000000"/>
                <w:sz w:val="20"/>
                <w:szCs w:val="20"/>
              </w:rPr>
              <w:t>what are the problems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  <w:p w:rsidR="00257DA4" w:rsidRDefault="00257DA4" w:rsidP="00B261B5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B261B5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B261B5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B261B5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311"/>
        </w:trPr>
        <w:tc>
          <w:tcPr>
            <w:tcW w:w="710" w:type="dxa"/>
          </w:tcPr>
          <w:p w:rsidR="00257DA4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you consider downstream impacts when planning RWM interventions?</w:t>
            </w:r>
          </w:p>
          <w:p w:rsidR="00257DA4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30B5D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r w:rsidRPr="00530B5D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No</w:t>
            </w:r>
          </w:p>
          <w:p w:rsidR="00257DA4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B261B5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  <w:p w:rsidR="00257DA4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Pr="00530B5D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0B5D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530B5D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530B5D">
              <w:rPr>
                <w:rFonts w:ascii="Arial" w:hAnsi="Arial" w:cs="Arial"/>
                <w:color w:val="000000"/>
                <w:sz w:val="20"/>
                <w:szCs w:val="20"/>
              </w:rPr>
              <w:t xml:space="preserve">, how do you take this into account in planning? If </w:t>
            </w:r>
            <w:r w:rsidRPr="00530B5D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  <w:r w:rsidRPr="00530B5D">
              <w:rPr>
                <w:rFonts w:ascii="Arial" w:hAnsi="Arial" w:cs="Arial"/>
                <w:color w:val="000000"/>
                <w:sz w:val="20"/>
                <w:szCs w:val="20"/>
              </w:rPr>
              <w:t>, why not?</w:t>
            </w:r>
          </w:p>
          <w:p w:rsidR="00257DA4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57DA4" w:rsidRDefault="00257DA4" w:rsidP="00530B5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311"/>
        </w:trPr>
        <w:tc>
          <w:tcPr>
            <w:tcW w:w="710" w:type="dxa"/>
          </w:tcPr>
          <w:p w:rsidR="00257DA4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are the different sources of finance for RWM activities in the woreda and how are they channelled? </w:t>
            </w:r>
            <w:r w:rsidRPr="00257DA4">
              <w:rPr>
                <w:rFonts w:ascii="Arial" w:hAnsi="Arial" w:cs="Arial"/>
                <w:i/>
                <w:color w:val="000000"/>
                <w:sz w:val="20"/>
                <w:szCs w:val="20"/>
              </w:rPr>
              <w:t>(e.g. government, NGO direct implementation, NGO channelled through government, donor direct implementation, donor channelled through government.)</w:t>
            </w:r>
          </w:p>
          <w:p w:rsidR="00257DA4" w:rsidRDefault="00257DA4" w:rsidP="0033683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1004A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1004A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1004A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1004A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311"/>
        </w:trPr>
        <w:tc>
          <w:tcPr>
            <w:tcW w:w="710" w:type="dxa"/>
          </w:tcPr>
          <w:p w:rsidR="00257DA4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How does the source of finance (e.g. government or NGO) affect the planning of RWM?</w:t>
            </w:r>
          </w:p>
          <w:p w:rsidR="00257DA4" w:rsidRDefault="00257DA4" w:rsidP="0033683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33683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33683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33683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33683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311"/>
        </w:trPr>
        <w:tc>
          <w:tcPr>
            <w:tcW w:w="710" w:type="dxa"/>
          </w:tcPr>
          <w:p w:rsidR="00257DA4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434AE6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would help you to do more effective planning? </w:t>
            </w:r>
            <w:r w:rsidRPr="00434AE6">
              <w:rPr>
                <w:rFonts w:ascii="Arial" w:hAnsi="Arial" w:cs="Arial"/>
                <w:i/>
                <w:color w:val="000000"/>
                <w:sz w:val="20"/>
                <w:szCs w:val="20"/>
              </w:rPr>
              <w:t>(i.e. to plan interventions which are as far as possible environmentally, socially and economically beneficial)</w:t>
            </w:r>
          </w:p>
          <w:p w:rsidR="00257DA4" w:rsidRDefault="00257DA4" w:rsidP="00434AE6">
            <w:pPr>
              <w:pStyle w:val="ListParagraph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Default="00257DA4" w:rsidP="00434AE6">
            <w:pPr>
              <w:pStyle w:val="ListParagraph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Default="00257DA4" w:rsidP="00434AE6">
            <w:pPr>
              <w:pStyle w:val="ListParagraph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Default="00257DA4" w:rsidP="00434AE6">
            <w:pPr>
              <w:pStyle w:val="ListParagraph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Default="00257DA4" w:rsidP="00434AE6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9498" w:type="dxa"/>
            <w:gridSpan w:val="2"/>
            <w:shd w:val="clear" w:color="auto" w:fill="BFBFBF"/>
          </w:tcPr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IMPLEMENTATION of rainwater management</w:t>
            </w:r>
          </w:p>
        </w:tc>
      </w:tr>
      <w:tr w:rsidR="00257DA4" w:rsidRPr="00D40469" w:rsidTr="00BB23E2">
        <w:tc>
          <w:tcPr>
            <w:tcW w:w="710" w:type="dxa"/>
          </w:tcPr>
          <w:p w:rsidR="00257DA4" w:rsidRPr="00D40469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What is the role of Woreda Experts in implementing rainwater management interventions?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D40469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What kind of training have you received in rainwater management?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Who provided it?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671"/>
        </w:trPr>
        <w:tc>
          <w:tcPr>
            <w:tcW w:w="710" w:type="dxa"/>
          </w:tcPr>
          <w:p w:rsidR="00257DA4" w:rsidRPr="009566B3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257DA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>How would you rate the usefulness of this training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(from 1 – 5)</w:t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 xml:space="preserve"> in terms of enabling you to do your job confidently and effectively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  <w:p w:rsidR="00257DA4" w:rsidRPr="00051E6F" w:rsidRDefault="00257DA4" w:rsidP="00D4046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496AD5">
              <w:rPr>
                <w:rFonts w:ascii="Arial" w:hAnsi="Arial" w:cs="Arial"/>
                <w:color w:val="000000"/>
                <w:sz w:val="20"/>
                <w:szCs w:val="20"/>
              </w:rPr>
              <w:t xml:space="preserve">1 =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not useful, </w:t>
            </w:r>
            <w:r w:rsidRPr="00496AD5">
              <w:rPr>
                <w:rFonts w:ascii="Arial" w:hAnsi="Arial" w:cs="Arial"/>
                <w:color w:val="000000"/>
                <w:sz w:val="20"/>
                <w:szCs w:val="20"/>
              </w:rPr>
              <w:t xml:space="preserve"> 5 = extremely useful.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57DA4" w:rsidRPr="00D40469" w:rsidTr="00BB23E2">
        <w:trPr>
          <w:trHeight w:val="2656"/>
        </w:trPr>
        <w:tc>
          <w:tcPr>
            <w:tcW w:w="710" w:type="dxa"/>
          </w:tcPr>
          <w:p w:rsidR="00257DA4" w:rsidRPr="009566B3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 xml:space="preserve">Which of the following technologies / interventions are you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currently implementing in the woreda?</w:t>
            </w:r>
          </w:p>
          <w:p w:rsidR="00A77B1B" w:rsidRPr="00D40469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56"/>
              <w:gridCol w:w="1559"/>
              <w:gridCol w:w="6803"/>
            </w:tblGrid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Technology/</w:t>
                  </w: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Implementing (Y/N)</w:t>
                  </w: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If yes, what are the benefits of this?</w:t>
                  </w: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If not, why not?</w:t>
                  </w:r>
                </w:p>
              </w:tc>
            </w:tr>
            <w:tr w:rsidR="00257DA4" w:rsidRPr="00757098" w:rsidTr="00051E6F">
              <w:trPr>
                <w:trHeight w:val="970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Terraces / bunds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Micro-catchment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51E6F" w:rsidRPr="00757098" w:rsidRDefault="00051E6F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Check dams / </w:t>
                  </w: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gully rehabilitation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Rainwater harvesting ponds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Mulching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Drainage furrows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Contour ploughing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Conservation agriculture / zero tillage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Crop rotation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Crop-livestock integration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Agro-forestry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Grazing land management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267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Area closures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7DA4" w:rsidRPr="00757098" w:rsidTr="00051E6F">
              <w:trPr>
                <w:trHeight w:val="1016"/>
              </w:trPr>
              <w:tc>
                <w:tcPr>
                  <w:tcW w:w="2156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Afforestation</w:t>
                  </w:r>
                </w:p>
              </w:tc>
              <w:tc>
                <w:tcPr>
                  <w:tcW w:w="1559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03" w:type="dxa"/>
                </w:tcPr>
                <w:p w:rsidR="00257DA4" w:rsidRPr="00757098" w:rsidRDefault="00257DA4" w:rsidP="003466B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1615"/>
        </w:trPr>
        <w:tc>
          <w:tcPr>
            <w:tcW w:w="710" w:type="dxa"/>
          </w:tcPr>
          <w:p w:rsidR="00257DA4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Have you abandoned any technologies implemented the past?</w:t>
            </w:r>
          </w:p>
          <w:p w:rsidR="00257DA4" w:rsidRPr="00D40469" w:rsidRDefault="00257DA4" w:rsidP="009F0414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E83B1F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what and why?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D40469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0469">
              <w:rPr>
                <w:rFonts w:ascii="Arial" w:hAnsi="Arial" w:cs="Arial"/>
                <w:sz w:val="20"/>
                <w:szCs w:val="20"/>
              </w:rPr>
              <w:t>How do you monitor</w:t>
            </w:r>
            <w:r>
              <w:rPr>
                <w:rFonts w:ascii="Arial" w:hAnsi="Arial" w:cs="Arial"/>
                <w:sz w:val="20"/>
                <w:szCs w:val="20"/>
              </w:rPr>
              <w:t xml:space="preserve"> (listen to farmer’s experiences, measure or observe results etc.), and learn </w:t>
            </w:r>
            <w:r w:rsidRPr="00D40469">
              <w:rPr>
                <w:rFonts w:ascii="Arial" w:hAnsi="Arial" w:cs="Arial"/>
                <w:sz w:val="20"/>
                <w:szCs w:val="20"/>
              </w:rPr>
              <w:t>from, the impacts</w:t>
            </w:r>
            <w:r>
              <w:rPr>
                <w:rFonts w:ascii="Arial" w:hAnsi="Arial" w:cs="Arial"/>
                <w:sz w:val="20"/>
                <w:szCs w:val="20"/>
              </w:rPr>
              <w:t xml:space="preserve"> of your</w:t>
            </w:r>
            <w:r w:rsidRPr="00D40469">
              <w:rPr>
                <w:rFonts w:ascii="Arial" w:hAnsi="Arial" w:cs="Arial"/>
                <w:sz w:val="20"/>
                <w:szCs w:val="20"/>
              </w:rPr>
              <w:t xml:space="preserve"> interventions in rainwater management? How does this influence future implementation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and planning</w:t>
            </w:r>
            <w:r w:rsidRPr="00D40469">
              <w:rPr>
                <w:rFonts w:ascii="Arial" w:hAnsi="Arial" w:cs="Arial"/>
                <w:sz w:val="20"/>
                <w:szCs w:val="20"/>
              </w:rPr>
              <w:t>?</w:t>
            </w:r>
            <w:ins w:id="0" w:author="Eva Ludi" w:date="2010-10-26T15:01:00Z"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</w:p>
          <w:p w:rsidR="00257DA4" w:rsidRDefault="00257DA4" w:rsidP="00D40469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rPr>
          <w:trHeight w:val="4206"/>
        </w:trPr>
        <w:tc>
          <w:tcPr>
            <w:tcW w:w="710" w:type="dxa"/>
          </w:tcPr>
          <w:p w:rsidR="00257DA4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9566B3" w:rsidRDefault="00257DA4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Wh</w:t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>o support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 you in implementing rainwater </w:t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>management? What kind of support do they provide?</w:t>
            </w:r>
            <w:r w:rsidR="00051E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(e.g. technical support, financial, in-kind)</w:t>
            </w:r>
          </w:p>
          <w:p w:rsidR="00257DA4" w:rsidRPr="009566B3" w:rsidRDefault="00257DA4" w:rsidP="001F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1F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9566B3" w:rsidRDefault="00257DA4" w:rsidP="001F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1F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9566B3" w:rsidRDefault="00257DA4" w:rsidP="001F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1F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>For each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please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 xml:space="preserve"> rate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the usefulness of the support you receive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 xml:space="preserve"> from 1-5.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>1 = not useful, 5 = extremely useful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257DA4" w:rsidRPr="009566B3" w:rsidRDefault="00257DA4" w:rsidP="001F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1F340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Zonal/regional government</w:t>
            </w:r>
          </w:p>
          <w:p w:rsidR="00257DA4" w:rsidRPr="009566B3" w:rsidRDefault="00257DA4" w:rsidP="001F340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</w:p>
          <w:p w:rsidR="00257DA4" w:rsidRDefault="00257DA4" w:rsidP="001F340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NGOs                            </w:t>
            </w:r>
          </w:p>
          <w:p w:rsidR="00257DA4" w:rsidRDefault="00257DA4" w:rsidP="001F340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</w:t>
            </w:r>
          </w:p>
          <w:p w:rsidR="00257DA4" w:rsidRDefault="00257DA4" w:rsidP="001F340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Private sector organisations </w:t>
            </w:r>
          </w:p>
          <w:p w:rsidR="00257DA4" w:rsidRPr="00BC5A92" w:rsidRDefault="00257DA4" w:rsidP="001F340D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</w:t>
            </w:r>
          </w:p>
          <w:p w:rsidR="00257DA4" w:rsidRPr="009566B3" w:rsidRDefault="00257DA4" w:rsidP="001F340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 xml:space="preserve">Other </w:t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who: _______________________)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257DA4" w:rsidRPr="00D40469" w:rsidTr="00BB23E2">
        <w:tc>
          <w:tcPr>
            <w:tcW w:w="710" w:type="dxa"/>
          </w:tcPr>
          <w:p w:rsidR="00257DA4" w:rsidRPr="00D40469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Do you give support to DAs in implementing rainwater management?</w:t>
            </w:r>
          </w:p>
          <w:p w:rsidR="00257DA4" w:rsidRPr="00D40469" w:rsidRDefault="00257DA4" w:rsidP="003B27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3B272A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257DA4" w:rsidRPr="00D40469" w:rsidRDefault="00257DA4" w:rsidP="003B27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3B27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If </w:t>
            </w: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, what kind of support do you give? 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  <w:p w:rsidR="00257DA4" w:rsidRPr="00D40469" w:rsidRDefault="00257DA4" w:rsidP="00D4046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51E6F" w:rsidRPr="00D40469" w:rsidTr="00BB23E2">
        <w:tc>
          <w:tcPr>
            <w:tcW w:w="9498" w:type="dxa"/>
            <w:gridSpan w:val="2"/>
            <w:shd w:val="clear" w:color="auto" w:fill="BFBFBF"/>
          </w:tcPr>
          <w:p w:rsidR="00051E6F" w:rsidRPr="00D40469" w:rsidRDefault="00051E6F" w:rsidP="00D4046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INNOVATION in rainwater management</w:t>
            </w: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Does your organisation play any other role in the NRM sector (other than planning and implementation)? List up to 3 key roles. (e.g. training, research, input supply)</w:t>
            </w:r>
          </w:p>
          <w:p w:rsidR="000C2C00" w:rsidRDefault="000C2C00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2C00" w:rsidRDefault="000C2C00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2C00" w:rsidRDefault="000C2C00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2C00" w:rsidRPr="00D40469" w:rsidRDefault="000C2C00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4740A8" w:rsidRPr="00D40469" w:rsidTr="00BB23E2">
        <w:tc>
          <w:tcPr>
            <w:tcW w:w="710" w:type="dxa"/>
          </w:tcPr>
          <w:p w:rsidR="004740A8" w:rsidRDefault="00E00FA7" w:rsidP="00A77B1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4740A8" w:rsidRPr="00817905" w:rsidRDefault="004740A8" w:rsidP="004740A8">
            <w:pPr>
              <w:pStyle w:val="Default"/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The functions of actors in NRM can be identified using some key functions namely: </w:t>
            </w:r>
          </w:p>
          <w:p w:rsidR="004740A8" w:rsidRPr="00817905" w:rsidRDefault="004740A8" w:rsidP="004740A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4740A8" w:rsidRPr="00817905" w:rsidRDefault="004740A8" w:rsidP="004740A8">
            <w:pPr>
              <w:pStyle w:val="Default"/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Supply incentives for companies to engage in innovative activities; </w:t>
            </w:r>
          </w:p>
          <w:p w:rsidR="004740A8" w:rsidRPr="00817905" w:rsidRDefault="004740A8" w:rsidP="004740A8">
            <w:pPr>
              <w:pStyle w:val="Default"/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Supply resources (i.e., funding and trained personnel etc); </w:t>
            </w:r>
          </w:p>
          <w:p w:rsidR="004740A8" w:rsidRPr="00817905" w:rsidRDefault="004740A8" w:rsidP="004740A8">
            <w:pPr>
              <w:pStyle w:val="Default"/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Guide the direction of investment (i.e., influence the direction in which actors deploy their resources); </w:t>
            </w:r>
          </w:p>
          <w:p w:rsidR="004740A8" w:rsidRPr="00817905" w:rsidRDefault="004740A8" w:rsidP="004740A8">
            <w:pPr>
              <w:pStyle w:val="Default"/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Facilitate the exchange of knowledge and information; </w:t>
            </w:r>
          </w:p>
          <w:p w:rsidR="004740A8" w:rsidRPr="00817905" w:rsidRDefault="004740A8" w:rsidP="004740A8">
            <w:pPr>
              <w:pStyle w:val="Default"/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Stimulate/create markets; </w:t>
            </w:r>
          </w:p>
          <w:p w:rsidR="004740A8" w:rsidRPr="00817905" w:rsidRDefault="004740A8" w:rsidP="004740A8">
            <w:pPr>
              <w:pStyle w:val="Default"/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Reduce social uncertainty (E.g., Productive Safety Net Programme); </w:t>
            </w:r>
          </w:p>
          <w:p w:rsidR="004740A8" w:rsidRDefault="004740A8" w:rsidP="004740A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740A8" w:rsidRDefault="004740A8" w:rsidP="004740A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7905">
              <w:rPr>
                <w:rFonts w:ascii="Arial" w:hAnsi="Arial" w:cs="Arial"/>
                <w:sz w:val="20"/>
                <w:szCs w:val="20"/>
              </w:rPr>
              <w:t>What is your opinon on how well these various functions are being performed within NRM? What are the gaps?</w:t>
            </w:r>
          </w:p>
          <w:p w:rsidR="004740A8" w:rsidRDefault="004740A8" w:rsidP="004740A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740A8" w:rsidRDefault="004740A8" w:rsidP="004740A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740A8" w:rsidRDefault="004740A8" w:rsidP="004740A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740A8" w:rsidRDefault="004740A8" w:rsidP="004740A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740A8" w:rsidRDefault="004740A8" w:rsidP="004740A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740A8" w:rsidRPr="008109F2" w:rsidRDefault="004740A8" w:rsidP="004740A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E00F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</w:t>
            </w:r>
            <w:r w:rsidR="00E00FA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0901D8" w:rsidRDefault="00257DA4" w:rsidP="00051E6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Are there any additional actors not yet mentioned who play an active role in NRM related activities in the woreda (GO, NGO, agro/pastoralists, private traders, etc.) </w:t>
            </w:r>
            <w:r w:rsidR="006C0E3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List the actors you regard as being most important.</w:t>
            </w:r>
          </w:p>
          <w:p w:rsidR="00257DA4" w:rsidRPr="00D40469" w:rsidRDefault="00257DA4" w:rsidP="000901D8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  <w:t xml:space="preserve"> 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D40469" w:rsidRDefault="00A77B1B" w:rsidP="000901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00FA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Which actors do you rely on for </w:t>
            </w: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information related to NRM?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95409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Rank actors </w:t>
            </w:r>
            <w:r w:rsidR="00F7547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from 1 to 5</w:t>
            </w:r>
            <w:r w:rsidR="0095409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in terms of the usefulness of the information they provide.</w:t>
            </w:r>
          </w:p>
          <w:p w:rsidR="00F75478" w:rsidRDefault="00F75478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5409D" w:rsidRDefault="0095409D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1.</w:t>
            </w:r>
            <w:r w:rsidR="00F7547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(most useful)</w:t>
            </w:r>
            <w:r w:rsidR="00F7547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</w:r>
          </w:p>
          <w:p w:rsidR="0095409D" w:rsidRDefault="0095409D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</w:t>
            </w:r>
          </w:p>
          <w:p w:rsidR="00F75478" w:rsidRDefault="00F75478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5409D" w:rsidRDefault="0095409D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3.</w:t>
            </w:r>
          </w:p>
          <w:p w:rsidR="00F75478" w:rsidRDefault="00F75478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5409D" w:rsidRDefault="0095409D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4.</w:t>
            </w:r>
          </w:p>
          <w:p w:rsidR="00F75478" w:rsidRDefault="00F75478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5409D" w:rsidRPr="00D40469" w:rsidRDefault="0095409D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5.</w:t>
            </w:r>
            <w:r w:rsidR="00F7547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(least useful)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D40469" w:rsidRDefault="00A77B1B" w:rsidP="00E00FA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</w:t>
            </w:r>
            <w:r w:rsidR="00E00FA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 you provide information to others? Who? </w:t>
            </w:r>
            <w:r w:rsidR="0095409D">
              <w:rPr>
                <w:rFonts w:ascii="Arial" w:hAnsi="Arial" w:cs="Arial"/>
                <w:sz w:val="20"/>
                <w:szCs w:val="20"/>
              </w:rPr>
              <w:t xml:space="preserve"> Rank actors </w:t>
            </w:r>
            <w:r w:rsidR="00F75478">
              <w:rPr>
                <w:rFonts w:ascii="Arial" w:hAnsi="Arial" w:cs="Arial"/>
                <w:sz w:val="20"/>
                <w:szCs w:val="20"/>
              </w:rPr>
              <w:t xml:space="preserve">from 1 to 5 </w:t>
            </w:r>
            <w:r w:rsidR="0095409D">
              <w:rPr>
                <w:rFonts w:ascii="Arial" w:hAnsi="Arial" w:cs="Arial"/>
                <w:sz w:val="20"/>
                <w:szCs w:val="20"/>
              </w:rPr>
              <w:t>in terms of how important the information you provide to them is in terms of enhanced rainwater management</w:t>
            </w: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(most useful)</w:t>
            </w: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F75478" w:rsidRDefault="00F75478" w:rsidP="009540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Pr="00D40469" w:rsidRDefault="00F75478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(least useful)</w:t>
            </w:r>
          </w:p>
          <w:p w:rsidR="00257DA4" w:rsidRPr="00E32452" w:rsidRDefault="00257DA4" w:rsidP="000901D8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E00FA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</w:t>
            </w:r>
            <w:r w:rsidR="00E00FA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Who provides finance or non-financial inputs (e.g. equipment, seeds) for the RWM activities you are involved in?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E00FA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00F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D40469" w:rsidRDefault="00257DA4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 you provide financial or non-financial inputs (e.g. </w:t>
            </w:r>
            <w:r>
              <w:rPr>
                <w:rFonts w:ascii="Arial" w:hAnsi="Arial" w:cs="Arial"/>
                <w:sz w:val="20"/>
                <w:szCs w:val="20"/>
              </w:rPr>
              <w:t>equipment, seeds) to other</w:t>
            </w:r>
            <w:ins w:id="1" w:author="aduncan" w:date="2010-11-22T16:07:00Z">
              <w:r w:rsidR="0095409D">
                <w:rPr>
                  <w:rFonts w:ascii="Arial" w:hAnsi="Arial" w:cs="Arial"/>
                  <w:sz w:val="20"/>
                  <w:szCs w:val="20"/>
                </w:rPr>
                <w:t>s</w:t>
              </w:r>
            </w:ins>
            <w:r>
              <w:rPr>
                <w:rFonts w:ascii="Arial" w:hAnsi="Arial" w:cs="Arial"/>
                <w:sz w:val="20"/>
                <w:szCs w:val="20"/>
              </w:rPr>
              <w:t xml:space="preserve"> for </w:t>
            </w:r>
            <w:r w:rsidRPr="008109F2">
              <w:rPr>
                <w:rFonts w:ascii="Arial" w:hAnsi="Arial" w:cs="Arial"/>
                <w:sz w:val="20"/>
                <w:szCs w:val="20"/>
              </w:rPr>
              <w:t>RWM activities? If yes, what and to who?</w:t>
            </w: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4740A8" w:rsidRPr="00D40469" w:rsidTr="00BB23E2">
        <w:tc>
          <w:tcPr>
            <w:tcW w:w="710" w:type="dxa"/>
          </w:tcPr>
          <w:p w:rsidR="004740A8" w:rsidRDefault="00E00FA7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AA6A2B" w:rsidRPr="00E94E11" w:rsidRDefault="00AA6A2B" w:rsidP="00AA6A2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Rate from 1 – 5 the strength of the linkage your organisation has with other stakeholders on NRM. </w:t>
            </w:r>
            <w:r w:rsidRPr="00E94E11">
              <w:rPr>
                <w:color w:val="auto"/>
                <w:sz w:val="20"/>
                <w:szCs w:val="20"/>
              </w:rPr>
              <w:t>(</w:t>
            </w:r>
            <w:r w:rsidR="00994388">
              <w:rPr>
                <w:sz w:val="20"/>
                <w:szCs w:val="20"/>
              </w:rPr>
              <w:t>R</w:t>
            </w:r>
            <w:r w:rsidRPr="00E94E11">
              <w:rPr>
                <w:sz w:val="20"/>
                <w:szCs w:val="20"/>
              </w:rPr>
              <w:t>elative strength of linkage</w:t>
            </w:r>
            <w:r w:rsidRPr="00E94E11">
              <w:rPr>
                <w:color w:val="auto"/>
                <w:sz w:val="20"/>
                <w:szCs w:val="20"/>
              </w:rPr>
              <w:t xml:space="preserve">: 1=Low, </w:t>
            </w:r>
            <w:r>
              <w:rPr>
                <w:color w:val="auto"/>
                <w:sz w:val="20"/>
                <w:szCs w:val="20"/>
              </w:rPr>
              <w:t>5</w:t>
            </w:r>
            <w:r w:rsidRPr="00E94E11">
              <w:rPr>
                <w:color w:val="auto"/>
                <w:sz w:val="20"/>
                <w:szCs w:val="20"/>
              </w:rPr>
              <w:t xml:space="preserve">=Strong) </w:t>
            </w:r>
          </w:p>
          <w:p w:rsidR="004740A8" w:rsidRPr="00E94E11" w:rsidRDefault="004740A8" w:rsidP="004740A8">
            <w:pPr>
              <w:ind w:right="-72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8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213"/>
              <w:gridCol w:w="2815"/>
            </w:tblGrid>
            <w:tr w:rsidR="004740A8" w:rsidRPr="008237B4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EE5AEF" w:rsidRDefault="004740A8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6E20">
                    <w:rPr>
                      <w:rFonts w:ascii="Arial" w:hAnsi="Arial" w:cs="Arial"/>
                      <w:sz w:val="20"/>
                      <w:szCs w:val="20"/>
                    </w:rPr>
                    <w:t>Name of stakeholder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EE5AEF" w:rsidRDefault="004740A8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Strength of linkage (1-5</w:t>
                  </w:r>
                  <w:r w:rsidRPr="00626E20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4740A8" w:rsidRPr="00E94E11" w:rsidTr="00AE1293">
              <w:trPr>
                <w:trHeight w:val="368"/>
              </w:trPr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BE570B" w:rsidRDefault="004740A8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BE570B" w:rsidRDefault="004740A8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740A8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BE570B" w:rsidRDefault="004740A8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BE570B" w:rsidRDefault="004740A8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740A8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BE570B" w:rsidRDefault="004740A8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BE570B" w:rsidRDefault="004740A8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740A8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BE570B" w:rsidRDefault="004740A8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0A8" w:rsidRPr="00BE570B" w:rsidRDefault="004740A8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4740A8" w:rsidRPr="008109F2" w:rsidRDefault="004740A8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E00FA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00F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Apart from information and resources, do you get any other benefits from collaborating with others on RWM? </w:t>
            </w:r>
          </w:p>
          <w:p w:rsidR="00257DA4" w:rsidRDefault="00257DA4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50779F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, which actors and what are the benefits</w:t>
            </w:r>
            <w:r w:rsidRPr="008109F2">
              <w:rPr>
                <w:rFonts w:ascii="Arial" w:hAnsi="Arial" w:cs="Arial"/>
                <w:sz w:val="20"/>
                <w:szCs w:val="20"/>
              </w:rPr>
              <w:t>? (Others could be individuals, groups or organisations)</w:t>
            </w:r>
          </w:p>
          <w:p w:rsidR="00257DA4" w:rsidRDefault="00257DA4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your motivation to continue your collaboration with these actors in the future?</w:t>
            </w:r>
          </w:p>
          <w:p w:rsidR="00257DA4" w:rsidRDefault="0095409D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 the actors you want to collaborate with and f</w:t>
            </w:r>
            <w:r w:rsidR="00257DA4" w:rsidRPr="008109F2">
              <w:rPr>
                <w:rFonts w:ascii="Arial" w:hAnsi="Arial" w:cs="Arial"/>
                <w:sz w:val="20"/>
                <w:szCs w:val="20"/>
              </w:rPr>
              <w:t>or each, please rate</w:t>
            </w:r>
            <w:r>
              <w:rPr>
                <w:rFonts w:ascii="Arial" w:hAnsi="Arial" w:cs="Arial"/>
                <w:sz w:val="20"/>
                <w:szCs w:val="20"/>
              </w:rPr>
              <w:t xml:space="preserve"> your motivation to collaborate</w:t>
            </w:r>
            <w:r w:rsidR="00257DA4" w:rsidRPr="008109F2">
              <w:rPr>
                <w:rFonts w:ascii="Arial" w:hAnsi="Arial" w:cs="Arial"/>
                <w:sz w:val="20"/>
                <w:szCs w:val="20"/>
              </w:rPr>
              <w:t xml:space="preserve"> from 1 – 5.</w:t>
            </w:r>
          </w:p>
          <w:p w:rsidR="00257DA4" w:rsidRPr="00D40469" w:rsidRDefault="00257DA4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(1 = no interest in further collaboration, 5 = it is essential to continue collaborating)</w:t>
            </w: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E00FA7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Are there any other actors who you think should be involved in RWM activities in the woreda, but who are not currently involved? </w:t>
            </w: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</w:t>
            </w:r>
            <w:r w:rsidRPr="0050779F">
              <w:rPr>
                <w:rFonts w:ascii="Arial" w:hAnsi="Arial" w:cs="Arial"/>
                <w:b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>, w</w:t>
            </w:r>
            <w:r w:rsidRPr="008109F2">
              <w:rPr>
                <w:rFonts w:ascii="Arial" w:hAnsi="Arial" w:cs="Arial"/>
                <w:sz w:val="20"/>
                <w:szCs w:val="20"/>
              </w:rPr>
              <w:t>ho and why</w:t>
            </w:r>
            <w:r>
              <w:rPr>
                <w:rFonts w:ascii="Arial" w:hAnsi="Arial" w:cs="Arial"/>
                <w:sz w:val="20"/>
                <w:szCs w:val="20"/>
              </w:rPr>
              <w:t xml:space="preserve"> should they be involved</w:t>
            </w:r>
            <w:r w:rsidRPr="008109F2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E00FA7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do you think should be done to improve collaboration around rainwater management?</w:t>
            </w: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Pr="00D40469" w:rsidRDefault="00257DA4" w:rsidP="00D4046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E00FA7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Reflecting on past successful collaborations or partnerships, </w:t>
            </w:r>
            <w:r w:rsidR="0095409D">
              <w:rPr>
                <w:rFonts w:ascii="Arial" w:hAnsi="Arial" w:cs="Arial"/>
                <w:sz w:val="20"/>
                <w:szCs w:val="20"/>
              </w:rPr>
              <w:t xml:space="preserve">choose an example and highlight 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what the key characteristics </w:t>
            </w:r>
            <w:r w:rsidR="0095409D">
              <w:rPr>
                <w:rFonts w:ascii="Arial" w:hAnsi="Arial" w:cs="Arial"/>
                <w:sz w:val="20"/>
                <w:szCs w:val="20"/>
              </w:rPr>
              <w:t xml:space="preserve">were </w:t>
            </w:r>
            <w:r w:rsidRPr="008109F2">
              <w:rPr>
                <w:rFonts w:ascii="Arial" w:hAnsi="Arial" w:cs="Arial"/>
                <w:sz w:val="20"/>
                <w:szCs w:val="20"/>
              </w:rPr>
              <w:t>(trust, commitment, shared vision, etc) which made the relationship fruitful and successful?</w:t>
            </w: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Pr="008109F2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E00F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00F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Thinking back to past unsuccessful collaborations, </w:t>
            </w:r>
            <w:r w:rsidR="0095409D">
              <w:rPr>
                <w:rFonts w:ascii="Arial" w:hAnsi="Arial" w:cs="Arial"/>
                <w:sz w:val="20"/>
                <w:szCs w:val="20"/>
              </w:rPr>
              <w:t xml:space="preserve">choose an example and highlight 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what the key characteristics </w:t>
            </w:r>
            <w:r w:rsidR="0095409D">
              <w:rPr>
                <w:rFonts w:ascii="Arial" w:hAnsi="Arial" w:cs="Arial"/>
                <w:sz w:val="20"/>
                <w:szCs w:val="20"/>
              </w:rPr>
              <w:t xml:space="preserve">were </w:t>
            </w:r>
            <w:r w:rsidRPr="008109F2">
              <w:rPr>
                <w:rFonts w:ascii="Arial" w:hAnsi="Arial" w:cs="Arial"/>
                <w:sz w:val="20"/>
                <w:szCs w:val="20"/>
              </w:rPr>
              <w:t>which made the relationships unsuccessful or disappointing? (e.g. conflicting goals, lack of time for coordination)</w:t>
            </w: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Pr="008109F2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E00F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00F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Describe </w:t>
            </w:r>
            <w:r>
              <w:rPr>
                <w:rFonts w:ascii="Arial" w:hAnsi="Arial" w:cs="Arial"/>
                <w:sz w:val="20"/>
                <w:szCs w:val="20"/>
              </w:rPr>
              <w:t>any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 formal or informal rules and regulations (what we call “institutions”)  that hinder interactions with other important actors and performance of your organization or group? </w:t>
            </w:r>
          </w:p>
          <w:p w:rsidR="00257DA4" w:rsidRPr="008109F2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E00F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00F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these formal or informal rules and regulations need to change in order to promote positive interactions and collaboration with other stakeholders?</w:t>
            </w: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Pr="008109F2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Default="00A77B1B" w:rsidP="00E0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00F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051E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any factors outside your control (e.g finance, human capacity, policies, infrastructure, markets, conflicts etc) have an influence on the implementation of RWM in your woreda?</w:t>
            </w:r>
          </w:p>
          <w:p w:rsidR="00257DA4" w:rsidRDefault="00257DA4" w:rsidP="00090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910456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 xml:space="preserve">, which factors are important and how do they influence RWM? Identify the </w:t>
            </w:r>
            <w:r w:rsidRPr="0091045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most important external factors.</w:t>
            </w:r>
          </w:p>
          <w:p w:rsidR="00257DA4" w:rsidRDefault="00257DA4" w:rsidP="000901D8">
            <w:pPr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rPr>
                <w:rFonts w:ascii="Arial" w:hAnsi="Arial" w:cs="Arial"/>
                <w:sz w:val="20"/>
                <w:szCs w:val="20"/>
              </w:rPr>
            </w:pPr>
          </w:p>
          <w:p w:rsidR="00257DA4" w:rsidRPr="008109F2" w:rsidRDefault="00257DA4" w:rsidP="00D404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Default="00A77B1B" w:rsidP="00E00FA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E00F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Pr="0050779F" w:rsidRDefault="00257DA4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Looking at today’s resource allocation (financial and human) towards RWM, do you suggest any changes? </w:t>
            </w:r>
            <w:r>
              <w:rPr>
                <w:rFonts w:ascii="Arial" w:hAnsi="Arial" w:cs="Arial"/>
                <w:i/>
                <w:sz w:val="20"/>
                <w:szCs w:val="20"/>
              </w:rPr>
              <w:t>E.g. how should resources be allocated between actors, sites, technologies, research vs implementation.</w:t>
            </w:r>
          </w:p>
          <w:p w:rsidR="00257DA4" w:rsidRDefault="00257DA4" w:rsidP="0050779F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Pr="00917F02" w:rsidRDefault="00257DA4" w:rsidP="0050779F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A77B1B" w:rsidP="00E00FA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00F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Are there any existing platforms or stakeholder groups or networks functioning in the woreda working on RWM-related activities (including e.g. NRM, water management, agriculture)?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0A8" w:rsidRDefault="004740A8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740A8" w:rsidRPr="00EE5AEF" w:rsidRDefault="004740A8" w:rsidP="004740A8">
            <w:pPr>
              <w:pStyle w:val="BodyText"/>
              <w:tabs>
                <w:tab w:val="left" w:pos="-36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E</w:t>
            </w:r>
            <w:r w:rsidRPr="00626E20">
              <w:rPr>
                <w:rFonts w:ascii="Arial" w:hAnsi="Arial" w:cs="Arial"/>
                <w:b w:val="0"/>
                <w:sz w:val="20"/>
              </w:rPr>
              <w:t>.g. Farmer Research Group (FRG), Research and Extension Liaison Committee (RELC), Research-Extension-Farmer Linkage Advisory Councils</w:t>
            </w:r>
            <w:r>
              <w:rPr>
                <w:rFonts w:ascii="Arial" w:hAnsi="Arial" w:cs="Arial"/>
                <w:b w:val="0"/>
                <w:sz w:val="20"/>
              </w:rPr>
              <w:t xml:space="preserve"> (REFLAC)</w:t>
            </w:r>
            <w:r w:rsidRPr="00626E20">
              <w:rPr>
                <w:rFonts w:ascii="Arial" w:hAnsi="Arial" w:cs="Arial"/>
                <w:b w:val="0"/>
                <w:sz w:val="20"/>
              </w:rPr>
              <w:t>, etc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  <w:p w:rsidR="004740A8" w:rsidRDefault="004740A8" w:rsidP="00051E6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1:…………………………………………………</w:t>
            </w:r>
          </w:p>
          <w:p w:rsidR="00257DA4" w:rsidRDefault="00257DA4" w:rsidP="000901D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2:…………………………………………………</w:t>
            </w:r>
          </w:p>
          <w:p w:rsidR="00257DA4" w:rsidRDefault="00257DA4" w:rsidP="000901D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3: …………………………………………………</w:t>
            </w:r>
            <w:r w:rsidRPr="008109F2">
              <w:rPr>
                <w:rFonts w:ascii="Arial" w:hAnsi="Arial" w:cs="Arial"/>
                <w:sz w:val="20"/>
                <w:szCs w:val="20"/>
              </w:rPr>
              <w:br/>
            </w:r>
          </w:p>
          <w:p w:rsidR="00257DA4" w:rsidRDefault="00257DA4" w:rsidP="000901D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DA4" w:rsidRPr="00D40469" w:rsidTr="00BB23E2">
        <w:tc>
          <w:tcPr>
            <w:tcW w:w="710" w:type="dxa"/>
          </w:tcPr>
          <w:p w:rsidR="00257DA4" w:rsidRDefault="00A77B1B" w:rsidP="00E00FA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E00FA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 each network that exists, please describe the following (if none, skip to next question).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>Network 1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 xml:space="preserve">Network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 xml:space="preserve">Network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7DA4" w:rsidRPr="00D40469" w:rsidRDefault="00257DA4" w:rsidP="000901D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</w:tc>
      </w:tr>
      <w:tr w:rsidR="00257DA4" w:rsidRPr="00D40469" w:rsidTr="00BB23E2">
        <w:tc>
          <w:tcPr>
            <w:tcW w:w="710" w:type="dxa"/>
          </w:tcPr>
          <w:p w:rsidR="00257DA4" w:rsidRPr="008109F2" w:rsidRDefault="00E00FA7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8788" w:type="dxa"/>
            <w:tcMar>
              <w:top w:w="170" w:type="dxa"/>
              <w:bottom w:w="170" w:type="dxa"/>
            </w:tcMar>
          </w:tcPr>
          <w:p w:rsidR="00257DA4" w:rsidRDefault="00257DA4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Have there been any other networks or platforms related to RWM in the past which no longer exist?</w:t>
            </w:r>
          </w:p>
          <w:p w:rsidR="00257DA4" w:rsidRDefault="00257DA4" w:rsidP="00917F0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DA4" w:rsidRDefault="00257DA4" w:rsidP="0050779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0901D8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, what were they and why were they stopped?</w:t>
            </w:r>
          </w:p>
          <w:p w:rsidR="00257DA4" w:rsidRDefault="00257DA4" w:rsidP="00917F0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7B1B" w:rsidRPr="00D40469" w:rsidTr="00BB23E2">
        <w:tc>
          <w:tcPr>
            <w:tcW w:w="9498" w:type="dxa"/>
            <w:gridSpan w:val="2"/>
            <w:shd w:val="clear" w:color="auto" w:fill="BFBFBF"/>
          </w:tcPr>
          <w:p w:rsidR="00A77B1B" w:rsidRPr="00D40469" w:rsidRDefault="00A77B1B" w:rsidP="00D4046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THANK YOU VERY MUCH!</w:t>
            </w:r>
          </w:p>
        </w:tc>
      </w:tr>
    </w:tbl>
    <w:p w:rsidR="005E116E" w:rsidRDefault="005E116E" w:rsidP="0050779F"/>
    <w:sectPr w:rsidR="005E116E" w:rsidSect="00BB23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959"/>
    <w:multiLevelType w:val="hybridMultilevel"/>
    <w:tmpl w:val="DADCD85C"/>
    <w:lvl w:ilvl="0" w:tplc="42FC48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4A32"/>
    <w:multiLevelType w:val="hybridMultilevel"/>
    <w:tmpl w:val="6B4843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CD042F"/>
    <w:multiLevelType w:val="hybridMultilevel"/>
    <w:tmpl w:val="388A5560"/>
    <w:lvl w:ilvl="0" w:tplc="9D36B9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45BFB"/>
    <w:multiLevelType w:val="hybridMultilevel"/>
    <w:tmpl w:val="6AEC3AE4"/>
    <w:lvl w:ilvl="0" w:tplc="0510A3B2">
      <w:start w:val="1"/>
      <w:numFmt w:val="decimal"/>
      <w:lvlText w:val="(%1"/>
      <w:lvlJc w:val="left"/>
      <w:pPr>
        <w:ind w:left="5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30" w:hanging="360"/>
      </w:pPr>
    </w:lvl>
    <w:lvl w:ilvl="2" w:tplc="0809001B" w:tentative="1">
      <w:start w:val="1"/>
      <w:numFmt w:val="lowerRoman"/>
      <w:lvlText w:val="%3."/>
      <w:lvlJc w:val="right"/>
      <w:pPr>
        <w:ind w:left="1950" w:hanging="180"/>
      </w:pPr>
    </w:lvl>
    <w:lvl w:ilvl="3" w:tplc="0809000F" w:tentative="1">
      <w:start w:val="1"/>
      <w:numFmt w:val="decimal"/>
      <w:lvlText w:val="%4."/>
      <w:lvlJc w:val="left"/>
      <w:pPr>
        <w:ind w:left="2670" w:hanging="360"/>
      </w:pPr>
    </w:lvl>
    <w:lvl w:ilvl="4" w:tplc="08090019" w:tentative="1">
      <w:start w:val="1"/>
      <w:numFmt w:val="lowerLetter"/>
      <w:lvlText w:val="%5."/>
      <w:lvlJc w:val="left"/>
      <w:pPr>
        <w:ind w:left="3390" w:hanging="360"/>
      </w:pPr>
    </w:lvl>
    <w:lvl w:ilvl="5" w:tplc="0809001B" w:tentative="1">
      <w:start w:val="1"/>
      <w:numFmt w:val="lowerRoman"/>
      <w:lvlText w:val="%6."/>
      <w:lvlJc w:val="right"/>
      <w:pPr>
        <w:ind w:left="4110" w:hanging="180"/>
      </w:pPr>
    </w:lvl>
    <w:lvl w:ilvl="6" w:tplc="0809000F" w:tentative="1">
      <w:start w:val="1"/>
      <w:numFmt w:val="decimal"/>
      <w:lvlText w:val="%7."/>
      <w:lvlJc w:val="left"/>
      <w:pPr>
        <w:ind w:left="4830" w:hanging="360"/>
      </w:pPr>
    </w:lvl>
    <w:lvl w:ilvl="7" w:tplc="08090019" w:tentative="1">
      <w:start w:val="1"/>
      <w:numFmt w:val="lowerLetter"/>
      <w:lvlText w:val="%8."/>
      <w:lvlJc w:val="left"/>
      <w:pPr>
        <w:ind w:left="5550" w:hanging="360"/>
      </w:pPr>
    </w:lvl>
    <w:lvl w:ilvl="8" w:tplc="08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1B901A3D"/>
    <w:multiLevelType w:val="hybridMultilevel"/>
    <w:tmpl w:val="A46C75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306EAD"/>
    <w:multiLevelType w:val="hybridMultilevel"/>
    <w:tmpl w:val="9D66CB94"/>
    <w:lvl w:ilvl="0" w:tplc="3CA88A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F5937"/>
    <w:multiLevelType w:val="hybridMultilevel"/>
    <w:tmpl w:val="9B2C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8119D"/>
    <w:multiLevelType w:val="hybridMultilevel"/>
    <w:tmpl w:val="CC4C3DB0"/>
    <w:lvl w:ilvl="0" w:tplc="498A95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C21DC"/>
    <w:multiLevelType w:val="hybridMultilevel"/>
    <w:tmpl w:val="09CE91BA"/>
    <w:lvl w:ilvl="0" w:tplc="BBF673B2">
      <w:start w:val="1"/>
      <w:numFmt w:val="lowerLetter"/>
      <w:lvlText w:val="(%1)"/>
      <w:lvlJc w:val="left"/>
      <w:pPr>
        <w:ind w:left="7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508C3E97"/>
    <w:multiLevelType w:val="hybridMultilevel"/>
    <w:tmpl w:val="9BFEF4C4"/>
    <w:lvl w:ilvl="0" w:tplc="20C212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37381"/>
    <w:multiLevelType w:val="hybridMultilevel"/>
    <w:tmpl w:val="09CE91BA"/>
    <w:lvl w:ilvl="0" w:tplc="BBF673B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E2181"/>
    <w:multiLevelType w:val="hybridMultilevel"/>
    <w:tmpl w:val="BDC2470A"/>
    <w:lvl w:ilvl="0" w:tplc="BA68ACB8">
      <w:start w:val="1"/>
      <w:numFmt w:val="lowerLetter"/>
      <w:lvlText w:val="(%1)"/>
      <w:lvlJc w:val="left"/>
      <w:pPr>
        <w:ind w:left="1080" w:hanging="360"/>
      </w:pPr>
      <w:rPr>
        <w:rFonts w:ascii="Arial" w:eastAsia="Calibri" w:hAnsi="Arial" w:cs="Aria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C915DEA"/>
    <w:multiLevelType w:val="hybridMultilevel"/>
    <w:tmpl w:val="FDC4F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DA071B"/>
    <w:multiLevelType w:val="hybridMultilevel"/>
    <w:tmpl w:val="0C2AFF06"/>
    <w:lvl w:ilvl="0" w:tplc="D2F0DD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082DBC"/>
    <w:multiLevelType w:val="hybridMultilevel"/>
    <w:tmpl w:val="AE8CA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7C3457"/>
    <w:multiLevelType w:val="hybridMultilevel"/>
    <w:tmpl w:val="5290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62029"/>
    <w:multiLevelType w:val="hybridMultilevel"/>
    <w:tmpl w:val="388A5560"/>
    <w:lvl w:ilvl="0" w:tplc="9D36B9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736BE7"/>
    <w:multiLevelType w:val="hybridMultilevel"/>
    <w:tmpl w:val="291A48E0"/>
    <w:lvl w:ilvl="0" w:tplc="498A95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3"/>
  </w:num>
  <w:num w:numId="5">
    <w:abstractNumId w:val="17"/>
  </w:num>
  <w:num w:numId="6">
    <w:abstractNumId w:val="0"/>
  </w:num>
  <w:num w:numId="7">
    <w:abstractNumId w:val="2"/>
  </w:num>
  <w:num w:numId="8">
    <w:abstractNumId w:val="15"/>
  </w:num>
  <w:num w:numId="9">
    <w:abstractNumId w:val="6"/>
  </w:num>
  <w:num w:numId="10">
    <w:abstractNumId w:val="10"/>
  </w:num>
  <w:num w:numId="11">
    <w:abstractNumId w:val="8"/>
  </w:num>
  <w:num w:numId="12">
    <w:abstractNumId w:val="9"/>
  </w:num>
  <w:num w:numId="13">
    <w:abstractNumId w:val="4"/>
  </w:num>
  <w:num w:numId="14">
    <w:abstractNumId w:val="16"/>
  </w:num>
  <w:num w:numId="15">
    <w:abstractNumId w:val="11"/>
  </w:num>
  <w:num w:numId="16">
    <w:abstractNumId w:val="7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607339"/>
    <w:rsid w:val="000143AE"/>
    <w:rsid w:val="00024C61"/>
    <w:rsid w:val="00051E6F"/>
    <w:rsid w:val="000901D8"/>
    <w:rsid w:val="000924E5"/>
    <w:rsid w:val="000C2C00"/>
    <w:rsid w:val="001004AA"/>
    <w:rsid w:val="00125C53"/>
    <w:rsid w:val="00152B34"/>
    <w:rsid w:val="00155270"/>
    <w:rsid w:val="001710C0"/>
    <w:rsid w:val="00177FF8"/>
    <w:rsid w:val="001A141E"/>
    <w:rsid w:val="001E046D"/>
    <w:rsid w:val="001F2C5F"/>
    <w:rsid w:val="001F340D"/>
    <w:rsid w:val="00257DA4"/>
    <w:rsid w:val="002A256A"/>
    <w:rsid w:val="002C55A7"/>
    <w:rsid w:val="002D335B"/>
    <w:rsid w:val="002F2276"/>
    <w:rsid w:val="00314CAB"/>
    <w:rsid w:val="003312C4"/>
    <w:rsid w:val="00334654"/>
    <w:rsid w:val="00336839"/>
    <w:rsid w:val="003466B0"/>
    <w:rsid w:val="003532A5"/>
    <w:rsid w:val="00373444"/>
    <w:rsid w:val="0037526A"/>
    <w:rsid w:val="0038171E"/>
    <w:rsid w:val="0039496F"/>
    <w:rsid w:val="00395C2E"/>
    <w:rsid w:val="003B272A"/>
    <w:rsid w:val="003C0891"/>
    <w:rsid w:val="003C5C67"/>
    <w:rsid w:val="004234A8"/>
    <w:rsid w:val="00434AE6"/>
    <w:rsid w:val="00442C02"/>
    <w:rsid w:val="004539EA"/>
    <w:rsid w:val="00454501"/>
    <w:rsid w:val="004740A8"/>
    <w:rsid w:val="004C5220"/>
    <w:rsid w:val="0050779F"/>
    <w:rsid w:val="00507F9E"/>
    <w:rsid w:val="00521799"/>
    <w:rsid w:val="00530B5D"/>
    <w:rsid w:val="0053461D"/>
    <w:rsid w:val="0054156B"/>
    <w:rsid w:val="00554B68"/>
    <w:rsid w:val="005D0D78"/>
    <w:rsid w:val="005E116E"/>
    <w:rsid w:val="005E44E0"/>
    <w:rsid w:val="00604359"/>
    <w:rsid w:val="00604AC0"/>
    <w:rsid w:val="00607339"/>
    <w:rsid w:val="00684CBC"/>
    <w:rsid w:val="0069086E"/>
    <w:rsid w:val="006A2C49"/>
    <w:rsid w:val="006C0E3F"/>
    <w:rsid w:val="006D0A2D"/>
    <w:rsid w:val="006E2A92"/>
    <w:rsid w:val="00731D45"/>
    <w:rsid w:val="007526DD"/>
    <w:rsid w:val="00770BA4"/>
    <w:rsid w:val="007815F1"/>
    <w:rsid w:val="00782B42"/>
    <w:rsid w:val="007D3E04"/>
    <w:rsid w:val="007F60CD"/>
    <w:rsid w:val="0082354C"/>
    <w:rsid w:val="008664BB"/>
    <w:rsid w:val="008710CB"/>
    <w:rsid w:val="00873C81"/>
    <w:rsid w:val="008833DE"/>
    <w:rsid w:val="0088669E"/>
    <w:rsid w:val="0088743F"/>
    <w:rsid w:val="00894C95"/>
    <w:rsid w:val="008A217B"/>
    <w:rsid w:val="008E4B47"/>
    <w:rsid w:val="008F5424"/>
    <w:rsid w:val="009107FA"/>
    <w:rsid w:val="00917F02"/>
    <w:rsid w:val="00920D72"/>
    <w:rsid w:val="00921BBB"/>
    <w:rsid w:val="009304E4"/>
    <w:rsid w:val="00932CF3"/>
    <w:rsid w:val="009533A5"/>
    <w:rsid w:val="0095409D"/>
    <w:rsid w:val="00994388"/>
    <w:rsid w:val="009C53F6"/>
    <w:rsid w:val="009D3E14"/>
    <w:rsid w:val="009E02D4"/>
    <w:rsid w:val="009F0414"/>
    <w:rsid w:val="00A12FF3"/>
    <w:rsid w:val="00A523AA"/>
    <w:rsid w:val="00A76862"/>
    <w:rsid w:val="00A77B1B"/>
    <w:rsid w:val="00A9503C"/>
    <w:rsid w:val="00AA6A2B"/>
    <w:rsid w:val="00AC445A"/>
    <w:rsid w:val="00B16F34"/>
    <w:rsid w:val="00B261B5"/>
    <w:rsid w:val="00B3387C"/>
    <w:rsid w:val="00B3640F"/>
    <w:rsid w:val="00B3717B"/>
    <w:rsid w:val="00B84935"/>
    <w:rsid w:val="00B95287"/>
    <w:rsid w:val="00BB23E2"/>
    <w:rsid w:val="00BD4AE4"/>
    <w:rsid w:val="00BD6EBF"/>
    <w:rsid w:val="00BF70D7"/>
    <w:rsid w:val="00C14F97"/>
    <w:rsid w:val="00C420AC"/>
    <w:rsid w:val="00C605B6"/>
    <w:rsid w:val="00C726B4"/>
    <w:rsid w:val="00CD765B"/>
    <w:rsid w:val="00CE12FF"/>
    <w:rsid w:val="00CE3F1A"/>
    <w:rsid w:val="00D10D9E"/>
    <w:rsid w:val="00D33C8A"/>
    <w:rsid w:val="00D40469"/>
    <w:rsid w:val="00D95F7A"/>
    <w:rsid w:val="00D96D68"/>
    <w:rsid w:val="00DB2AD8"/>
    <w:rsid w:val="00DC4713"/>
    <w:rsid w:val="00DF5784"/>
    <w:rsid w:val="00E00FA7"/>
    <w:rsid w:val="00E32452"/>
    <w:rsid w:val="00E50A25"/>
    <w:rsid w:val="00E563CF"/>
    <w:rsid w:val="00E6448C"/>
    <w:rsid w:val="00E66097"/>
    <w:rsid w:val="00E76763"/>
    <w:rsid w:val="00E83B1F"/>
    <w:rsid w:val="00EA3926"/>
    <w:rsid w:val="00EC7B43"/>
    <w:rsid w:val="00ED1D01"/>
    <w:rsid w:val="00ED2F93"/>
    <w:rsid w:val="00F02C6F"/>
    <w:rsid w:val="00F21047"/>
    <w:rsid w:val="00F43639"/>
    <w:rsid w:val="00F46ED1"/>
    <w:rsid w:val="00F60B26"/>
    <w:rsid w:val="00F75478"/>
    <w:rsid w:val="00F90E52"/>
    <w:rsid w:val="00FC03CB"/>
    <w:rsid w:val="00FF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33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0733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87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901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1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1D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1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1D8"/>
    <w:rPr>
      <w:b/>
      <w:bCs/>
    </w:rPr>
  </w:style>
  <w:style w:type="paragraph" w:customStyle="1" w:styleId="Default">
    <w:name w:val="Default"/>
    <w:uiPriority w:val="99"/>
    <w:rsid w:val="004740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odyText">
    <w:name w:val="Body Text"/>
    <w:basedOn w:val="Normal"/>
    <w:link w:val="BodyTextChar1"/>
    <w:uiPriority w:val="99"/>
    <w:rsid w:val="004740A8"/>
    <w:pPr>
      <w:tabs>
        <w:tab w:val="left" w:pos="468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740A8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740A8"/>
    <w:rPr>
      <w:rFonts w:ascii="Times New Roman" w:hAnsi="Times New Roman"/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85E7300973545AA0C4103C3B47536" ma:contentTypeVersion="0" ma:contentTypeDescription="Create a new document." ma:contentTypeScope="" ma:versionID="841479a737a687d636919796e9afe5c9">
  <xsd:schema xmlns:xsd="http://www.w3.org/2001/XMLSchema" xmlns:p="http://schemas.microsoft.com/office/2006/metadata/properties" xmlns:ns2="405CD79E-04E5-4A10-8EB7-8972663BF32D" targetNamespace="http://schemas.microsoft.com/office/2006/metadata/properties" ma:root="true" ma:fieldsID="5c4d36e8c8ec77b1e4345b7c41f4d4b0" ns2:_="">
    <xsd:import namespace="405CD79E-04E5-4A10-8EB7-8972663BF32D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Category_x0020_2"/>
                <xsd:element ref="ns2:Status"/>
                <xsd:element ref="ns2:Ke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05CD79E-04E5-4A10-8EB7-8972663BF32D" elementFormDefault="qualified">
    <xsd:import namespace="http://schemas.microsoft.com/office/2006/documentManagement/types"/>
    <xsd:element name="Description0" ma:index="8" nillable="true" ma:displayName="Summary" ma:description="A short description of what's in the document can help people to find it." ma:internalName="Description0">
      <xsd:simpleType>
        <xsd:restriction base="dms:Note"/>
      </xsd:simpleType>
    </xsd:element>
    <xsd:element name="Category_x0020_2" ma:index="9" ma:displayName="Document Type" ma:default="General" ma:description="Leave as general unless this is a special type of document (eg PID, CV, Meeting Report etc)" ma:format="Dropdown" ma:internalName="Category_x0020_2">
      <xsd:simpleType>
        <xsd:restriction base="dms:Choice">
          <xsd:enumeration value="Aid memoire"/>
          <xsd:enumeration value="Background documents"/>
          <xsd:enumeration value="Bibliography"/>
          <xsd:enumeration value="Budget"/>
          <xsd:enumeration value="Business Plan"/>
          <xsd:enumeration value="Case study"/>
          <xsd:enumeration value="Concept paper"/>
          <xsd:enumeration value="Contract"/>
          <xsd:enumeration value="Country studies"/>
          <xsd:enumeration value="CV"/>
          <xsd:enumeration value="Departmental reports"/>
          <xsd:enumeration value="Expenses"/>
          <xsd:enumeration value="Final papers"/>
          <xsd:enumeration value="Framework document"/>
          <xsd:enumeration value="General"/>
          <xsd:enumeration value="Guidelines"/>
          <xsd:enumeration value="How-to"/>
          <xsd:enumeration value="Interviews"/>
          <xsd:enumeration value="Invoice"/>
          <xsd:enumeration value="Leaflets"/>
          <xsd:enumeration value="Literature reviews"/>
          <xsd:enumeration value="M&amp;E"/>
          <xsd:enumeration value="Meeting Notes / Minutes"/>
          <xsd:enumeration value="ODI publication"/>
          <xsd:enumeration value="PID"/>
          <xsd:enumeration value="Policy"/>
          <xsd:enumeration value="Presentations"/>
          <xsd:enumeration value="Progress report"/>
          <xsd:enumeration value="Proposal"/>
          <xsd:enumeration value="Publication - not ODI"/>
          <xsd:enumeration value="Report"/>
          <xsd:enumeration value="Seminar - report"/>
          <xsd:enumeration value="Story of change"/>
          <xsd:enumeration value="Terms of reference"/>
          <xsd:enumeration value="Training manual"/>
          <xsd:enumeration value="Trip Report"/>
          <xsd:enumeration value="Visa applications"/>
          <xsd:enumeration value="Workplan"/>
          <xsd:enumeration value="Workshop (reports, materials)"/>
        </xsd:restriction>
      </xsd:simpleType>
    </xsd:element>
    <xsd:element name="Status" ma:index="10" ma:displayName="Status" ma:default="Draft" ma:description="Select Draft, Final (or Approved - only relevant for proposals and publications). Select Archive if you want the document to be filtered" ma:format="Dropdown" ma:internalName="Status">
      <xsd:simpleType>
        <xsd:restriction base="dms:Choice">
          <xsd:enumeration value="Draft"/>
          <xsd:enumeration value="Final"/>
          <xsd:enumeration value="Approved"/>
          <xsd:enumeration value="Archive"/>
        </xsd:restriction>
      </xsd:simpleType>
    </xsd:element>
    <xsd:element name="Key" ma:index="11" nillable="true" ma:displayName="Key" ma:default="0" ma:description="Tick if this is a key document for this project." ma:internalName="Ke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9693FB-3126-4DB4-83DE-D586335D4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CD79E-04E5-4A10-8EB7-8972663BF3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22F0F4-783C-45AB-A4DC-96A06EBDB6D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A6F85A1-D56F-4A73-BD9E-14A0C0F29C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12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Overseas Development Institute</Company>
  <LinksUpToDate>false</LinksUpToDate>
  <CharactersWithSpaces>11619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jtucker</dc:creator>
  <cp:lastModifiedBy>jtucker</cp:lastModifiedBy>
  <cp:revision>6</cp:revision>
  <cp:lastPrinted>2010-12-17T12:05:00Z</cp:lastPrinted>
  <dcterms:created xsi:type="dcterms:W3CDTF">2010-12-17T12:32:00Z</dcterms:created>
  <dcterms:modified xsi:type="dcterms:W3CDTF">2010-12-17T15:44:00Z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Draft</vt:lpwstr>
  </property>
  <property fmtid="{D5CDD505-2E9C-101B-9397-08002B2CF9AE}" pid="3" name="Description0">
    <vt:lpwstr>Latest version sent to Alan &amp; co</vt:lpwstr>
  </property>
  <property fmtid="{D5CDD505-2E9C-101B-9397-08002B2CF9AE}" pid="4" name="Key">
    <vt:lpwstr>0</vt:lpwstr>
  </property>
  <property fmtid="{D5CDD505-2E9C-101B-9397-08002B2CF9AE}" pid="5" name="Category 2">
    <vt:lpwstr>General</vt:lpwstr>
  </property>
  <property fmtid="{D5CDD505-2E9C-101B-9397-08002B2CF9AE}" pid="6" name="ContentType">
    <vt:lpwstr>Document</vt:lpwstr>
  </property>
</Properties>
</file>